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B39" w:rsidRPr="005E42E2" w:rsidRDefault="0043330B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Unit Topic: </w:t>
      </w:r>
      <w:r w:rsidR="005E42E2" w:rsidRPr="005E42E2">
        <w:rPr>
          <w:rFonts w:ascii="Georgia" w:hAnsi="Georgia"/>
          <w:b/>
          <w:bCs/>
        </w:rPr>
        <w:t>Mexico-US Migration</w:t>
      </w:r>
    </w:p>
    <w:p w:rsidR="0043330B" w:rsidRPr="005E42E2" w:rsidRDefault="0043330B" w:rsidP="0043330B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Subject Area: </w:t>
      </w:r>
      <w:r w:rsidR="005E42E2" w:rsidRPr="005E42E2">
        <w:rPr>
          <w:rFonts w:ascii="Georgia" w:hAnsi="Georgia"/>
          <w:b/>
        </w:rPr>
        <w:t>Geography</w:t>
      </w:r>
    </w:p>
    <w:p w:rsidR="0043330B" w:rsidRPr="005E42E2" w:rsidRDefault="005E42E2" w:rsidP="0043330B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Grade Level: </w:t>
      </w:r>
      <w:r w:rsidRPr="005E42E2">
        <w:rPr>
          <w:rFonts w:ascii="Georgia" w:hAnsi="Georgia"/>
          <w:b/>
        </w:rPr>
        <w:t>High School (10/11)</w:t>
      </w:r>
    </w:p>
    <w:p w:rsidR="0043330B" w:rsidRPr="005E42E2" w:rsidRDefault="005E42E2" w:rsidP="0043330B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Website: </w:t>
      </w:r>
      <w:r w:rsidR="006E3876" w:rsidRPr="006E3876">
        <w:rPr>
          <w:rFonts w:ascii="Georgia" w:hAnsi="Georgia"/>
          <w:b/>
        </w:rPr>
        <w:t>Tenement Museum</w:t>
      </w:r>
    </w:p>
    <w:p w:rsidR="0043330B" w:rsidRPr="005E42E2" w:rsidRDefault="0043330B" w:rsidP="0043330B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URL: </w:t>
      </w:r>
      <w:r w:rsidR="006E3876" w:rsidRPr="006E3876">
        <w:rPr>
          <w:rFonts w:ascii="Georgia" w:hAnsi="Georgia"/>
          <w:b/>
        </w:rPr>
        <w:t>http://www.tenement.org/</w:t>
      </w:r>
    </w:p>
    <w:p w:rsidR="0043330B" w:rsidRPr="006E3876" w:rsidRDefault="005E42E2" w:rsidP="0043330B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Type of website domain: </w:t>
      </w:r>
      <w:r w:rsidR="006E3876">
        <w:rPr>
          <w:rFonts w:ascii="Georgia" w:hAnsi="Georgia"/>
          <w:b/>
        </w:rPr>
        <w:t>.org</w:t>
      </w:r>
    </w:p>
    <w:p w:rsidR="0043330B" w:rsidRPr="00EE1641" w:rsidRDefault="0043330B" w:rsidP="0043330B">
      <w:pPr>
        <w:rPr>
          <w:rFonts w:ascii="Georgia" w:hAnsi="Georgia"/>
          <w:b/>
        </w:rPr>
      </w:pPr>
      <w:r w:rsidRPr="005E42E2">
        <w:rPr>
          <w:rFonts w:ascii="Georgia" w:hAnsi="Georgia"/>
        </w:rPr>
        <w:t>Effect of source domain on accuracy of content</w:t>
      </w:r>
      <w:r w:rsidR="00832942" w:rsidRPr="005E42E2">
        <w:rPr>
          <w:rFonts w:ascii="Georgia" w:hAnsi="Georgia"/>
        </w:rPr>
        <w:t xml:space="preserve">: </w:t>
      </w:r>
      <w:r w:rsidR="00EE1641">
        <w:rPr>
          <w:rFonts w:ascii="Georgia" w:hAnsi="Georgia"/>
          <w:b/>
        </w:rPr>
        <w:t>The .org domain denotes a non-commercial organization (nongovernment organization) status. At the very least, the source domain indicates that the site is not selling things for profit. I believe this reflects positively on the accuracy of the content, although one must be aware of the mission statement and general goals of the site/organization.</w:t>
      </w:r>
      <w:ins w:id="0" w:author="Gayle Thieman" w:date="2011-08-03T20:52:00Z">
        <w:r w:rsidR="008E2970">
          <w:rPr>
            <w:rFonts w:ascii="Georgia" w:hAnsi="Georgia"/>
            <w:b/>
          </w:rPr>
          <w:t xml:space="preserve">   How does this website provide information relevant to your topic?</w:t>
        </w:r>
      </w:ins>
    </w:p>
    <w:tbl>
      <w:tblPr>
        <w:tblStyle w:val="TableGrid"/>
        <w:tblW w:w="0" w:type="auto"/>
        <w:tblLook w:val="04A0"/>
      </w:tblPr>
      <w:tblGrid>
        <w:gridCol w:w="2005"/>
        <w:gridCol w:w="1944"/>
        <w:gridCol w:w="1944"/>
        <w:gridCol w:w="1944"/>
      </w:tblGrid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Criteria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High Quality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  <w:b/>
                <w:bCs/>
              </w:rPr>
              <w:t>Acceptable</w:t>
            </w:r>
            <w:r w:rsidRPr="005E42E2">
              <w:rPr>
                <w:rFonts w:ascii="Georgia" w:hAnsi="Georgia"/>
              </w:rPr>
              <w:t xml:space="preserve"> </w:t>
            </w:r>
            <w:r w:rsidRPr="005E42E2">
              <w:rPr>
                <w:rFonts w:ascii="Georgia" w:hAnsi="Georgia"/>
                <w:b/>
                <w:bCs/>
              </w:rPr>
              <w:t>Quality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Poor Quality</w:t>
            </w: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Purpose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Author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Accuracy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Fairness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Suitable Content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Advertizing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Currency</w:t>
            </w:r>
          </w:p>
        </w:tc>
        <w:tc>
          <w:tcPr>
            <w:tcW w:w="1944" w:type="dxa"/>
          </w:tcPr>
          <w:p w:rsidR="0043330B" w:rsidRPr="005E42E2" w:rsidRDefault="00EE1641" w:rsidP="0083294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Organization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References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Special Effects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Technical Quality</w:t>
            </w:r>
          </w:p>
        </w:tc>
        <w:tc>
          <w:tcPr>
            <w:tcW w:w="1944" w:type="dxa"/>
          </w:tcPr>
          <w:p w:rsidR="0043330B" w:rsidRPr="005E42E2" w:rsidRDefault="00EE1641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</w:tr>
      <w:tr w:rsidR="0043330B" w:rsidRPr="005E42E2">
        <w:trPr>
          <w:trHeight w:val="496"/>
        </w:trPr>
        <w:tc>
          <w:tcPr>
            <w:tcW w:w="2005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  <w:szCs w:val="20"/>
              </w:rPr>
              <w:t>Interactive Features</w:t>
            </w: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43330B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43330B" w:rsidRPr="005E42E2" w:rsidRDefault="00037A15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</w:tr>
    </w:tbl>
    <w:p w:rsidR="0043330B" w:rsidRPr="005E42E2" w:rsidRDefault="0043330B" w:rsidP="0043330B">
      <w:pPr>
        <w:rPr>
          <w:rFonts w:ascii="Georgia" w:hAnsi="Georgia"/>
        </w:rPr>
      </w:pPr>
    </w:p>
    <w:p w:rsidR="005E42E2" w:rsidRPr="005E42E2" w:rsidRDefault="005E42E2" w:rsidP="0043330B">
      <w:pPr>
        <w:rPr>
          <w:rFonts w:ascii="Georgia" w:hAnsi="Georgia"/>
        </w:rPr>
      </w:pPr>
    </w:p>
    <w:p w:rsidR="005E42E2" w:rsidRPr="005E42E2" w:rsidRDefault="005E42E2" w:rsidP="0043330B">
      <w:pPr>
        <w:rPr>
          <w:rFonts w:ascii="Georgia" w:hAnsi="Georgia"/>
        </w:rPr>
      </w:pPr>
    </w:p>
    <w:p w:rsidR="005E42E2" w:rsidRPr="005E42E2" w:rsidRDefault="005E42E2" w:rsidP="0043330B">
      <w:pPr>
        <w:rPr>
          <w:rFonts w:ascii="Georgia" w:hAnsi="Georgia"/>
        </w:rPr>
      </w:pP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Unit Topic: </w:t>
      </w:r>
      <w:r w:rsidRPr="005E42E2">
        <w:rPr>
          <w:rFonts w:ascii="Georgia" w:hAnsi="Georgia"/>
          <w:b/>
          <w:bCs/>
        </w:rPr>
        <w:t>Mexico-US Migration</w:t>
      </w: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Subject Area: </w:t>
      </w:r>
      <w:r w:rsidRPr="005E42E2">
        <w:rPr>
          <w:rFonts w:ascii="Georgia" w:hAnsi="Georgia"/>
          <w:b/>
        </w:rPr>
        <w:t>Geography</w:t>
      </w: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Grade Level: </w:t>
      </w:r>
      <w:r w:rsidRPr="005E42E2">
        <w:rPr>
          <w:rFonts w:ascii="Georgia" w:hAnsi="Georgia"/>
          <w:b/>
        </w:rPr>
        <w:t>High School (10/11)</w:t>
      </w:r>
    </w:p>
    <w:p w:rsidR="005E42E2" w:rsidRPr="004F1307" w:rsidRDefault="005E42E2" w:rsidP="005E42E2">
      <w:pPr>
        <w:rPr>
          <w:rFonts w:ascii="Georgia" w:hAnsi="Georgia"/>
          <w:b/>
        </w:rPr>
      </w:pPr>
      <w:r w:rsidRPr="005E42E2">
        <w:rPr>
          <w:rFonts w:ascii="Georgia" w:hAnsi="Georgia"/>
        </w:rPr>
        <w:t xml:space="preserve">Website: </w:t>
      </w:r>
      <w:r w:rsidR="004F1307">
        <w:rPr>
          <w:rFonts w:ascii="Georgia" w:hAnsi="Georgia"/>
          <w:b/>
        </w:rPr>
        <w:t xml:space="preserve">National Geographic </w:t>
      </w:r>
      <w:proofErr w:type="spellStart"/>
      <w:r w:rsidR="004F1307">
        <w:rPr>
          <w:rFonts w:ascii="Georgia" w:hAnsi="Georgia"/>
          <w:b/>
        </w:rPr>
        <w:t>Xpeditions</w:t>
      </w:r>
      <w:proofErr w:type="spellEnd"/>
      <w:r w:rsidR="004F1307">
        <w:rPr>
          <w:rFonts w:ascii="Georgia" w:hAnsi="Georgia"/>
          <w:b/>
        </w:rPr>
        <w:t xml:space="preserve"> </w:t>
      </w: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URL: </w:t>
      </w:r>
      <w:r w:rsidR="004F1307">
        <w:rPr>
          <w:rFonts w:ascii="Georgia" w:hAnsi="Georgia"/>
          <w:b/>
        </w:rPr>
        <w:t>http://www.nationalgeographic.com/xpeditions</w:t>
      </w:r>
    </w:p>
    <w:p w:rsidR="005E42E2" w:rsidRPr="00B40913" w:rsidRDefault="005E42E2" w:rsidP="005E42E2">
      <w:pPr>
        <w:rPr>
          <w:rFonts w:ascii="Georgia" w:hAnsi="Georgia"/>
          <w:b/>
        </w:rPr>
      </w:pPr>
      <w:r w:rsidRPr="005E42E2">
        <w:rPr>
          <w:rFonts w:ascii="Georgia" w:hAnsi="Georgia"/>
        </w:rPr>
        <w:t xml:space="preserve">Type of website domain: </w:t>
      </w:r>
      <w:r w:rsidR="00B40913">
        <w:rPr>
          <w:rFonts w:ascii="Georgia" w:hAnsi="Georgia"/>
          <w:b/>
        </w:rPr>
        <w:t>.com</w:t>
      </w:r>
    </w:p>
    <w:p w:rsidR="008E2970" w:rsidRPr="00EE1641" w:rsidRDefault="005E42E2" w:rsidP="008E2970">
      <w:pPr>
        <w:numPr>
          <w:ins w:id="1" w:author="Gayle Thieman" w:date="2011-08-03T20:53:00Z"/>
        </w:numPr>
        <w:rPr>
          <w:ins w:id="2" w:author="Gayle Thieman" w:date="2011-08-03T20:53:00Z"/>
          <w:rFonts w:ascii="Georgia" w:hAnsi="Georgia"/>
          <w:b/>
        </w:rPr>
      </w:pPr>
      <w:r w:rsidRPr="005E42E2">
        <w:rPr>
          <w:rFonts w:ascii="Georgia" w:hAnsi="Georgia"/>
        </w:rPr>
        <w:t xml:space="preserve">Effect of source domain on accuracy of content: </w:t>
      </w:r>
      <w:r w:rsidR="00B40913">
        <w:rPr>
          <w:rFonts w:ascii="Georgia" w:hAnsi="Georgia"/>
          <w:b/>
        </w:rPr>
        <w:t xml:space="preserve">The .com domain indicates that National Geographic is a for-profit resource. Visitors must keep in mind that National Geographic, while a very reputable resource for factual geographic information, does sell information for profit, which could bias the selection of information provided if not its accuracy. </w:t>
      </w:r>
      <w:ins w:id="3" w:author="Gayle Thieman" w:date="2011-08-03T20:53:00Z">
        <w:r w:rsidR="008E2970">
          <w:rPr>
            <w:rFonts w:ascii="Georgia" w:hAnsi="Georgia"/>
            <w:b/>
          </w:rPr>
          <w:t xml:space="preserve">  </w:t>
        </w:r>
        <w:r w:rsidR="008E2970">
          <w:rPr>
            <w:rFonts w:ascii="Georgia" w:hAnsi="Georgia"/>
            <w:b/>
          </w:rPr>
          <w:t>How does this website provide information relevant to your topic?</w:t>
        </w:r>
      </w:ins>
    </w:p>
    <w:p w:rsidR="005E42E2" w:rsidRPr="00B40913" w:rsidRDefault="005E42E2" w:rsidP="005E42E2">
      <w:pPr>
        <w:rPr>
          <w:rFonts w:ascii="Georgia" w:hAnsi="Georgia"/>
          <w:b/>
        </w:rPr>
      </w:pPr>
    </w:p>
    <w:tbl>
      <w:tblPr>
        <w:tblStyle w:val="TableGrid"/>
        <w:tblW w:w="0" w:type="auto"/>
        <w:tblLook w:val="04A0"/>
      </w:tblPr>
      <w:tblGrid>
        <w:gridCol w:w="2005"/>
        <w:gridCol w:w="1944"/>
        <w:gridCol w:w="1944"/>
        <w:gridCol w:w="1944"/>
      </w:tblGrid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Criteria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High Quality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  <w:b/>
                <w:bCs/>
              </w:rPr>
              <w:t>Acceptable</w:t>
            </w:r>
            <w:r w:rsidRPr="005E42E2">
              <w:rPr>
                <w:rFonts w:ascii="Georgia" w:hAnsi="Georgia"/>
              </w:rPr>
              <w:t xml:space="preserve"> </w:t>
            </w:r>
            <w:r w:rsidRPr="005E42E2">
              <w:rPr>
                <w:rFonts w:ascii="Georgia" w:hAnsi="Georgia"/>
                <w:b/>
                <w:bCs/>
              </w:rPr>
              <w:t>Quality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Poor Quality</w:t>
            </w: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Purpose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Author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Accuracy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Fairness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Suitable Content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Advertizing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Currency</w:t>
            </w:r>
          </w:p>
        </w:tc>
        <w:tc>
          <w:tcPr>
            <w:tcW w:w="1944" w:type="dxa"/>
          </w:tcPr>
          <w:p w:rsidR="005E42E2" w:rsidRPr="005E42E2" w:rsidRDefault="005E42E2" w:rsidP="00832942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  <w:proofErr w:type="gramStart"/>
            <w:r>
              <w:rPr>
                <w:rFonts w:ascii="Georgia" w:hAnsi="Georgia"/>
              </w:rPr>
              <w:t>website</w:t>
            </w:r>
            <w:proofErr w:type="gramEnd"/>
            <w:r>
              <w:rPr>
                <w:rFonts w:ascii="Georgia" w:hAnsi="Georgia"/>
              </w:rPr>
              <w:t xml:space="preserve"> is in process of moving</w:t>
            </w: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Organization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  <w:proofErr w:type="gramStart"/>
            <w:r>
              <w:rPr>
                <w:rFonts w:ascii="Georgia" w:hAnsi="Georgia"/>
              </w:rPr>
              <w:t>search</w:t>
            </w:r>
            <w:proofErr w:type="gramEnd"/>
            <w:r>
              <w:rPr>
                <w:rFonts w:ascii="Georgia" w:hAnsi="Georgia"/>
              </w:rPr>
              <w:t xml:space="preserve"> through standards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References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Special Effects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Technical Quality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  <w:szCs w:val="20"/>
              </w:rPr>
              <w:t>Interactive Features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</w:tbl>
    <w:p w:rsidR="005E42E2" w:rsidRPr="005E42E2" w:rsidRDefault="005E42E2" w:rsidP="0043330B">
      <w:pPr>
        <w:rPr>
          <w:rFonts w:ascii="Georgia" w:hAnsi="Georgia"/>
        </w:rPr>
      </w:pPr>
    </w:p>
    <w:p w:rsidR="005E42E2" w:rsidRPr="005E42E2" w:rsidRDefault="005E42E2" w:rsidP="0043330B">
      <w:pPr>
        <w:rPr>
          <w:rFonts w:ascii="Georgia" w:hAnsi="Georgia"/>
        </w:rPr>
      </w:pPr>
    </w:p>
    <w:p w:rsidR="005E42E2" w:rsidRPr="005E42E2" w:rsidRDefault="005E42E2" w:rsidP="0043330B">
      <w:pPr>
        <w:rPr>
          <w:rFonts w:ascii="Georgia" w:hAnsi="Georgia"/>
        </w:rPr>
      </w:pP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Unit Topic: </w:t>
      </w:r>
      <w:r w:rsidRPr="005E42E2">
        <w:rPr>
          <w:rFonts w:ascii="Georgia" w:hAnsi="Georgia"/>
          <w:b/>
          <w:bCs/>
        </w:rPr>
        <w:t>Mexico-US Migration</w:t>
      </w: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Subject Area: </w:t>
      </w:r>
      <w:r w:rsidRPr="005E42E2">
        <w:rPr>
          <w:rFonts w:ascii="Georgia" w:hAnsi="Georgia"/>
          <w:b/>
        </w:rPr>
        <w:t>Geography</w:t>
      </w: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Grade Level: </w:t>
      </w:r>
      <w:r w:rsidRPr="005E42E2">
        <w:rPr>
          <w:rFonts w:ascii="Georgia" w:hAnsi="Georgia"/>
          <w:b/>
        </w:rPr>
        <w:t>High School (10/11)</w:t>
      </w:r>
    </w:p>
    <w:p w:rsidR="005E42E2" w:rsidRPr="00B40913" w:rsidRDefault="005E42E2" w:rsidP="005E42E2">
      <w:pPr>
        <w:rPr>
          <w:rFonts w:ascii="Georgia" w:hAnsi="Georgia"/>
          <w:b/>
        </w:rPr>
      </w:pPr>
      <w:r w:rsidRPr="005E42E2">
        <w:rPr>
          <w:rFonts w:ascii="Georgia" w:hAnsi="Georgia"/>
        </w:rPr>
        <w:t xml:space="preserve">Website: </w:t>
      </w:r>
      <w:r w:rsidR="00B40913">
        <w:rPr>
          <w:rFonts w:ascii="Georgia" w:hAnsi="Georgia"/>
          <w:b/>
        </w:rPr>
        <w:t>Migration Information Source</w:t>
      </w:r>
    </w:p>
    <w:p w:rsidR="005E42E2" w:rsidRPr="00B40913" w:rsidRDefault="005E42E2" w:rsidP="005E42E2">
      <w:pPr>
        <w:rPr>
          <w:rFonts w:ascii="Georgia" w:hAnsi="Georgia"/>
          <w:b/>
        </w:rPr>
      </w:pPr>
      <w:r w:rsidRPr="005E42E2">
        <w:rPr>
          <w:rFonts w:ascii="Georgia" w:hAnsi="Georgia"/>
        </w:rPr>
        <w:t xml:space="preserve">URL: </w:t>
      </w:r>
      <w:r w:rsidR="00B40913">
        <w:rPr>
          <w:rFonts w:ascii="Georgia" w:hAnsi="Georgia"/>
          <w:b/>
        </w:rPr>
        <w:t>http://www.migrationinformation.org/about.cfm</w:t>
      </w:r>
    </w:p>
    <w:p w:rsidR="005E42E2" w:rsidRPr="00B40913" w:rsidRDefault="005E42E2" w:rsidP="005E42E2">
      <w:pPr>
        <w:rPr>
          <w:rFonts w:ascii="Georgia" w:hAnsi="Georgia"/>
          <w:b/>
        </w:rPr>
      </w:pPr>
      <w:r w:rsidRPr="005E42E2">
        <w:rPr>
          <w:rFonts w:ascii="Georgia" w:hAnsi="Georgia"/>
        </w:rPr>
        <w:t xml:space="preserve">Type of website domain: </w:t>
      </w:r>
      <w:r w:rsidR="00B40913">
        <w:rPr>
          <w:rFonts w:ascii="Georgia" w:hAnsi="Georgia"/>
          <w:b/>
        </w:rPr>
        <w:t>.org</w:t>
      </w:r>
    </w:p>
    <w:p w:rsidR="005E42E2" w:rsidRPr="005E42E2" w:rsidRDefault="005E42E2" w:rsidP="005E42E2">
      <w:pPr>
        <w:rPr>
          <w:rFonts w:ascii="Georgia" w:hAnsi="Georgia"/>
        </w:rPr>
      </w:pPr>
      <w:r w:rsidRPr="005E42E2">
        <w:rPr>
          <w:rFonts w:ascii="Georgia" w:hAnsi="Georgia"/>
        </w:rPr>
        <w:t xml:space="preserve">Effect of source domain on accuracy of content: </w:t>
      </w:r>
      <w:r w:rsidR="00B40913">
        <w:rPr>
          <w:rFonts w:ascii="Georgia" w:hAnsi="Georgia"/>
          <w:b/>
        </w:rPr>
        <w:t>The .org domain denotes a non-commercial organization (nongovernment organization) status. At the very least, the source domain indicates that the site is not selling things for profit. I believe this reflects positively on the accuracy of the content, although one must be aware of the mission statement and general goals of the site/organization.</w:t>
      </w:r>
      <w:ins w:id="4" w:author="Gayle Thieman" w:date="2011-08-03T20:53:00Z">
        <w:r w:rsidR="008E2970">
          <w:rPr>
            <w:rFonts w:ascii="Georgia" w:hAnsi="Georgia"/>
            <w:b/>
          </w:rPr>
          <w:t xml:space="preserve">   What is that mission statement and what are the goals of migration information? </w:t>
        </w:r>
      </w:ins>
    </w:p>
    <w:tbl>
      <w:tblPr>
        <w:tblStyle w:val="TableGrid"/>
        <w:tblW w:w="0" w:type="auto"/>
        <w:tblLook w:val="04A0"/>
      </w:tblPr>
      <w:tblGrid>
        <w:gridCol w:w="2005"/>
        <w:gridCol w:w="1944"/>
        <w:gridCol w:w="1944"/>
        <w:gridCol w:w="1944"/>
      </w:tblGrid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Criteria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High Quality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  <w:b/>
                <w:bCs/>
              </w:rPr>
              <w:t>Acceptable</w:t>
            </w:r>
            <w:r w:rsidRPr="005E42E2">
              <w:rPr>
                <w:rFonts w:ascii="Georgia" w:hAnsi="Georgia"/>
              </w:rPr>
              <w:t xml:space="preserve"> </w:t>
            </w:r>
            <w:r w:rsidRPr="005E42E2">
              <w:rPr>
                <w:rFonts w:ascii="Georgia" w:hAnsi="Georgia"/>
                <w:b/>
                <w:bCs/>
              </w:rPr>
              <w:t>Quality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  <w:b/>
                <w:bCs/>
              </w:rPr>
            </w:pPr>
            <w:r w:rsidRPr="005E42E2">
              <w:rPr>
                <w:rFonts w:ascii="Georgia" w:hAnsi="Georgia"/>
                <w:b/>
                <w:bCs/>
              </w:rPr>
              <w:t>Poor Quality</w:t>
            </w: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Purpose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Author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Accuracy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Fairness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Suitable Content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Advertizing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Currency</w:t>
            </w:r>
          </w:p>
        </w:tc>
        <w:tc>
          <w:tcPr>
            <w:tcW w:w="1944" w:type="dxa"/>
          </w:tcPr>
          <w:p w:rsidR="005E42E2" w:rsidRPr="005E42E2" w:rsidRDefault="00B40913" w:rsidP="0083294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Organization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References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Special Effects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</w:rPr>
              <w:t>Technical Quality</w:t>
            </w: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</w:tr>
      <w:tr w:rsidR="005E42E2" w:rsidRPr="005E42E2">
        <w:trPr>
          <w:trHeight w:val="496"/>
        </w:trPr>
        <w:tc>
          <w:tcPr>
            <w:tcW w:w="2005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  <w:r w:rsidRPr="005E42E2">
              <w:rPr>
                <w:rFonts w:ascii="Georgia" w:hAnsi="Georgia"/>
                <w:szCs w:val="20"/>
              </w:rPr>
              <w:t>Interactive Features</w:t>
            </w: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5E42E2" w:rsidP="0043330B">
            <w:pPr>
              <w:rPr>
                <w:rFonts w:ascii="Georgia" w:hAnsi="Georgia"/>
              </w:rPr>
            </w:pPr>
          </w:p>
        </w:tc>
        <w:tc>
          <w:tcPr>
            <w:tcW w:w="1944" w:type="dxa"/>
          </w:tcPr>
          <w:p w:rsidR="005E42E2" w:rsidRPr="005E42E2" w:rsidRDefault="00B40913" w:rsidP="0043330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*</w:t>
            </w:r>
          </w:p>
        </w:tc>
      </w:tr>
    </w:tbl>
    <w:p w:rsidR="0043330B" w:rsidRPr="005E42E2" w:rsidRDefault="0043330B" w:rsidP="0043330B">
      <w:pPr>
        <w:rPr>
          <w:rFonts w:ascii="Georgia" w:hAnsi="Georgia"/>
        </w:rPr>
      </w:pPr>
    </w:p>
    <w:p w:rsidR="0043330B" w:rsidRPr="005E42E2" w:rsidRDefault="0043330B" w:rsidP="0043330B">
      <w:pPr>
        <w:rPr>
          <w:rFonts w:ascii="Georgia" w:hAnsi="Georgia"/>
        </w:rPr>
      </w:pPr>
    </w:p>
    <w:p w:rsidR="0043330B" w:rsidRPr="005E42E2" w:rsidRDefault="0043330B" w:rsidP="0043330B">
      <w:pPr>
        <w:rPr>
          <w:rFonts w:ascii="Georgia" w:hAnsi="Georgia"/>
        </w:rPr>
      </w:pPr>
    </w:p>
    <w:p w:rsidR="00832942" w:rsidRPr="005E42E2" w:rsidRDefault="00832942" w:rsidP="0043330B">
      <w:pPr>
        <w:rPr>
          <w:rFonts w:ascii="Georgia" w:hAnsi="Georgia"/>
        </w:rPr>
      </w:pPr>
    </w:p>
    <w:sectPr w:rsidR="00832942" w:rsidRPr="005E42E2" w:rsidSect="006D7B3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054"/>
    <w:multiLevelType w:val="hybridMultilevel"/>
    <w:tmpl w:val="F9083FE2"/>
    <w:lvl w:ilvl="0" w:tplc="D48A6B0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trackRevisions/>
  <w:doNotTrackMoves/>
  <w:defaultTabStop w:val="720"/>
  <w:characterSpacingControl w:val="doNotCompress"/>
  <w:compat>
    <w:applyBreakingRules/>
    <w:useFELayout/>
  </w:compat>
  <w:rsids>
    <w:rsidRoot w:val="0043330B"/>
    <w:rsid w:val="00037A15"/>
    <w:rsid w:val="00110491"/>
    <w:rsid w:val="00232722"/>
    <w:rsid w:val="0043330B"/>
    <w:rsid w:val="004F1307"/>
    <w:rsid w:val="005E42E2"/>
    <w:rsid w:val="006D7B39"/>
    <w:rsid w:val="006E3876"/>
    <w:rsid w:val="00832942"/>
    <w:rsid w:val="008E2970"/>
    <w:rsid w:val="0096538F"/>
    <w:rsid w:val="00967762"/>
    <w:rsid w:val="00B40913"/>
    <w:rsid w:val="00DA173B"/>
    <w:rsid w:val="00EE1641"/>
    <w:rsid w:val="00F64A3D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B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3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2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8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7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42656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0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0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66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407</Words>
  <Characters>2325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Gayle Thieman</cp:lastModifiedBy>
  <cp:revision>2</cp:revision>
  <dcterms:created xsi:type="dcterms:W3CDTF">2011-08-04T03:54:00Z</dcterms:created>
  <dcterms:modified xsi:type="dcterms:W3CDTF">2011-08-04T03:54:00Z</dcterms:modified>
</cp:coreProperties>
</file>